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11603A" w:rsidRDefault="00B853BD" w:rsidP="00365223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</w:rPr>
            </w:pPr>
            <w:r w:rsidRPr="00B853BD">
              <w:rPr>
                <w:b/>
                <w:sz w:val="26"/>
                <w:szCs w:val="26"/>
                <w:lang w:val="en-US"/>
              </w:rPr>
              <w:t>203B</w:t>
            </w:r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FA5154" w:rsidRDefault="00365223" w:rsidP="00365223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  <w:lang w:val="en-US"/>
              </w:rPr>
            </w:pPr>
            <w:bookmarkStart w:id="0" w:name="Поле1"/>
            <w:r w:rsidRPr="00365223">
              <w:rPr>
                <w:b/>
                <w:sz w:val="26"/>
                <w:szCs w:val="26"/>
                <w:lang w:val="en-US"/>
              </w:rPr>
              <w:t>2278984</w:t>
            </w:r>
            <w:bookmarkEnd w:id="0"/>
          </w:p>
        </w:tc>
      </w:tr>
    </w:tbl>
    <w:tbl>
      <w:tblPr>
        <w:tblW w:w="5685" w:type="dxa"/>
        <w:tblInd w:w="93" w:type="dxa"/>
        <w:tblLook w:val="04A0"/>
      </w:tblPr>
      <w:tblGrid>
        <w:gridCol w:w="2140"/>
        <w:gridCol w:w="3545"/>
      </w:tblGrid>
      <w:tr w:rsidR="00365223" w:rsidRPr="002C0290" w:rsidTr="000A1067">
        <w:trPr>
          <w:trHeight w:val="36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5223" w:rsidRPr="002C0290" w:rsidRDefault="00365223" w:rsidP="000A1067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223" w:rsidRPr="002C0290" w:rsidRDefault="00365223" w:rsidP="000A10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C0290">
              <w:rPr>
                <w:b/>
                <w:bCs/>
                <w:color w:val="000000"/>
                <w:sz w:val="26"/>
                <w:szCs w:val="26"/>
              </w:rPr>
              <w:t>“УТВЕРЖДАЮ”</w:t>
            </w:r>
          </w:p>
        </w:tc>
      </w:tr>
      <w:tr w:rsidR="00365223" w:rsidRPr="002C0290" w:rsidTr="000A1067">
        <w:trPr>
          <w:trHeight w:val="36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223" w:rsidRPr="002C0290" w:rsidRDefault="00365223" w:rsidP="000A106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Первый заместитель директора-</w:t>
            </w:r>
          </w:p>
        </w:tc>
      </w:tr>
      <w:tr w:rsidR="00365223" w:rsidRPr="002C0290" w:rsidTr="000A1067">
        <w:trPr>
          <w:trHeight w:val="345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223" w:rsidRPr="002C0290" w:rsidRDefault="00365223" w:rsidP="000A106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главный инженер филиала</w:t>
            </w:r>
          </w:p>
        </w:tc>
      </w:tr>
      <w:tr w:rsidR="00365223" w:rsidRPr="002C0290" w:rsidTr="000A1067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223" w:rsidRPr="002C0290" w:rsidRDefault="00365223" w:rsidP="000A106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ПАО «МРСК Центра» «Воронежэнерго»</w:t>
            </w:r>
          </w:p>
        </w:tc>
      </w:tr>
      <w:tr w:rsidR="00365223" w:rsidRPr="002C0290" w:rsidTr="000A1067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223" w:rsidRPr="002C0290" w:rsidRDefault="00365223" w:rsidP="000A1067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__________________ /</w:t>
            </w:r>
            <w:r>
              <w:rPr>
                <w:color w:val="000000"/>
                <w:sz w:val="26"/>
                <w:szCs w:val="26"/>
              </w:rPr>
              <w:t>Антонов В.А.</w:t>
            </w:r>
          </w:p>
        </w:tc>
      </w:tr>
      <w:tr w:rsidR="00365223" w:rsidRPr="002C0290" w:rsidTr="000A1067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223" w:rsidRPr="002C0290" w:rsidRDefault="00365223" w:rsidP="000A1067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“____” _________________ 20____ г</w:t>
            </w:r>
          </w:p>
        </w:tc>
      </w:tr>
    </w:tbl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235B85">
        <w:rPr>
          <w:b/>
          <w:sz w:val="26"/>
          <w:szCs w:val="26"/>
        </w:rPr>
        <w:t>(</w:t>
      </w:r>
      <w:r w:rsidR="00657D9D" w:rsidRPr="00334789">
        <w:rPr>
          <w:b/>
          <w:sz w:val="26"/>
          <w:szCs w:val="26"/>
        </w:rPr>
        <w:t>Болт М16х</w:t>
      </w:r>
      <w:r w:rsidR="00365223">
        <w:rPr>
          <w:b/>
          <w:sz w:val="26"/>
          <w:szCs w:val="26"/>
        </w:rPr>
        <w:t>1</w:t>
      </w:r>
      <w:r w:rsidR="00657D9D" w:rsidRPr="00334789">
        <w:rPr>
          <w:b/>
          <w:sz w:val="26"/>
          <w:szCs w:val="26"/>
        </w:rPr>
        <w:t>40</w:t>
      </w:r>
      <w:r w:rsidR="00235B85">
        <w:rPr>
          <w:b/>
          <w:sz w:val="26"/>
          <w:szCs w:val="26"/>
        </w:rPr>
        <w:t>)</w:t>
      </w:r>
      <w:r w:rsidR="00334789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235B85" w:rsidRDefault="00235B85" w:rsidP="00235B8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235B85" w:rsidRDefault="00235B85" w:rsidP="00235B85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:rsidR="00235B85" w:rsidRDefault="00235B85" w:rsidP="00235B85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235B85" w:rsidRDefault="00235B85" w:rsidP="00235B8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235B85" w:rsidRDefault="00235B85" w:rsidP="00235B85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235B85" w:rsidRDefault="00235B85" w:rsidP="00235B8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235B85" w:rsidRDefault="00235B85" w:rsidP="00235B8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235B85" w:rsidRDefault="00235B85" w:rsidP="00235B8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35B85" w:rsidRDefault="00235B85" w:rsidP="00235B8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235B85" w:rsidRDefault="00235B85" w:rsidP="00235B8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235B85" w:rsidRDefault="00235B85" w:rsidP="00235B8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</w:t>
      </w:r>
      <w:proofErr w:type="spellStart"/>
      <w:r>
        <w:rPr>
          <w:sz w:val="24"/>
          <w:szCs w:val="24"/>
        </w:rPr>
        <w:t>СанПиН</w:t>
      </w:r>
      <w:proofErr w:type="spellEnd"/>
      <w:r>
        <w:rPr>
          <w:sz w:val="24"/>
          <w:szCs w:val="24"/>
        </w:rPr>
        <w:t xml:space="preserve"> и другим документам, </w:t>
      </w:r>
      <w:proofErr w:type="gramStart"/>
      <w:r>
        <w:rPr>
          <w:sz w:val="24"/>
          <w:szCs w:val="24"/>
        </w:rPr>
        <w:t>устанавливающим</w:t>
      </w:r>
      <w:proofErr w:type="gramEnd"/>
      <w:r>
        <w:rPr>
          <w:sz w:val="24"/>
          <w:szCs w:val="24"/>
        </w:rPr>
        <w:t xml:space="preserve"> требования к качеству и экологической безопасности продукции. </w:t>
      </w:r>
    </w:p>
    <w:p w:rsidR="00235B85" w:rsidRDefault="00235B85" w:rsidP="00235B85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метизов для нужд </w:t>
      </w:r>
      <w:r w:rsidR="00365223">
        <w:rPr>
          <w:sz w:val="24"/>
          <w:szCs w:val="24"/>
        </w:rPr>
        <w:t>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235B85" w:rsidRDefault="00235B85" w:rsidP="00235B85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235B85" w:rsidRDefault="00235B85" w:rsidP="00235B85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7798-70 «Болты с шестигранной головкой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235B85" w:rsidRDefault="00235B85" w:rsidP="00235B85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235B85" w:rsidRDefault="00235B85" w:rsidP="00235B85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235B85" w:rsidRDefault="00235B85" w:rsidP="00235B85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235B85" w:rsidRDefault="00235B85" w:rsidP="00235B85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235B85" w:rsidRDefault="00235B85" w:rsidP="00235B85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235B85" w:rsidRDefault="00235B85" w:rsidP="00235B85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235B85" w:rsidRDefault="00235B85" w:rsidP="00235B85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235B85" w:rsidRDefault="00235B85" w:rsidP="00235B85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235B85" w:rsidRDefault="00235B85" w:rsidP="00235B85">
      <w:pPr>
        <w:spacing w:line="276" w:lineRule="auto"/>
        <w:rPr>
          <w:sz w:val="24"/>
          <w:szCs w:val="24"/>
        </w:rPr>
      </w:pPr>
    </w:p>
    <w:p w:rsidR="00235B85" w:rsidRDefault="00235B85" w:rsidP="00235B8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235B85" w:rsidRDefault="00235B85" w:rsidP="00235B8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235B85" w:rsidRDefault="00235B85" w:rsidP="00235B8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35B85" w:rsidRDefault="00235B85" w:rsidP="00235B8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235B85" w:rsidRDefault="00235B85" w:rsidP="00235B8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235B85" w:rsidRDefault="00235B85" w:rsidP="00235B8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35B85" w:rsidRDefault="00235B85" w:rsidP="00235B8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235B85" w:rsidRDefault="00235B85" w:rsidP="00235B8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235B85" w:rsidRDefault="00235B85" w:rsidP="00235B8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235B85" w:rsidRDefault="00235B85" w:rsidP="00235B8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235B85" w:rsidRDefault="00235B85" w:rsidP="00235B8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235B85" w:rsidRDefault="00235B85" w:rsidP="00235B85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235B85" w:rsidRDefault="00235B85" w:rsidP="00235B85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235B85" w:rsidRDefault="00235B85" w:rsidP="00235B85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235B85" w:rsidRDefault="00235B85" w:rsidP="00235B8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метизов должна пройти входной контроль, осуществляемый представителями филиалов </w:t>
      </w:r>
      <w:r w:rsidR="00365223">
        <w:rPr>
          <w:szCs w:val="24"/>
        </w:rPr>
        <w:t>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:rsidR="00235B85" w:rsidRDefault="00235B85" w:rsidP="00235B85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235B85" w:rsidRDefault="00235B85" w:rsidP="00235B85">
      <w:pPr>
        <w:rPr>
          <w:sz w:val="26"/>
          <w:szCs w:val="26"/>
        </w:rPr>
      </w:pPr>
    </w:p>
    <w:p w:rsidR="00235B85" w:rsidRDefault="00235B85" w:rsidP="00235B85">
      <w:pPr>
        <w:rPr>
          <w:sz w:val="26"/>
          <w:szCs w:val="26"/>
        </w:rPr>
      </w:pPr>
    </w:p>
    <w:p w:rsidR="008F73A3" w:rsidRPr="00365223" w:rsidRDefault="00365223" w:rsidP="00365223">
      <w:pPr>
        <w:tabs>
          <w:tab w:val="left" w:pos="993"/>
        </w:tabs>
        <w:spacing w:line="276" w:lineRule="auto"/>
        <w:ind w:firstLine="0"/>
        <w:rPr>
          <w:sz w:val="22"/>
          <w:szCs w:val="22"/>
        </w:rPr>
      </w:pPr>
      <w:bookmarkStart w:id="2" w:name="_GoBack"/>
      <w:bookmarkEnd w:id="2"/>
      <w:r>
        <w:rPr>
          <w:b/>
          <w:sz w:val="26"/>
          <w:szCs w:val="26"/>
        </w:rPr>
        <w:t xml:space="preserve">       </w:t>
      </w:r>
      <w:r w:rsidRPr="00365223">
        <w:rPr>
          <w:b/>
          <w:sz w:val="26"/>
          <w:szCs w:val="26"/>
        </w:rPr>
        <w:t>Начальник УРС                                                                                     Синельников С.Ю.</w:t>
      </w:r>
    </w:p>
    <w:sectPr w:rsidR="008F73A3" w:rsidRPr="00365223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7E95" w:rsidRDefault="00B07E95">
      <w:r>
        <w:separator/>
      </w:r>
    </w:p>
  </w:endnote>
  <w:endnote w:type="continuationSeparator" w:id="0">
    <w:p w:rsidR="00B07E95" w:rsidRDefault="00B07E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7E95" w:rsidRDefault="00B07E95">
      <w:r>
        <w:separator/>
      </w:r>
    </w:p>
  </w:footnote>
  <w:footnote w:type="continuationSeparator" w:id="0">
    <w:p w:rsidR="00B07E95" w:rsidRDefault="00B07E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E50EE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attachedTemplate r:id="rId1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7D9D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35B85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34789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5223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03B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57F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6495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57D9D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3A60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07E9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3B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0EEC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06B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154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84492-5248-4511-8206-A9DF4468313C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microsoft.com/sharepoint/v3"/>
    <ds:schemaRef ds:uri="aeb3e8e0-784a-4348-b8a9-74d788c4fa59"/>
    <ds:schemaRef ds:uri="http://schemas.openxmlformats.org/package/2006/metadata/core-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CC6EF77-7A6E-4450-AF7F-962503DC8A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9DCD6B-7AE6-420E-B0DA-55679AE7A3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835532A-B9CB-45B7-8E55-C73B4EBFB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0</TotalTime>
  <Pages>3</Pages>
  <Words>713</Words>
  <Characters>5137</Characters>
  <Application>Microsoft Office Word</Application>
  <DocSecurity>4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Aleksandrov_IM</cp:lastModifiedBy>
  <cp:revision>2</cp:revision>
  <cp:lastPrinted>2010-09-30T13:29:00Z</cp:lastPrinted>
  <dcterms:created xsi:type="dcterms:W3CDTF">2016-09-28T07:25:00Z</dcterms:created>
  <dcterms:modified xsi:type="dcterms:W3CDTF">2016-09-28T07:25:00Z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